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73E048" w14:textId="7B83B179" w:rsidR="00C304E6" w:rsidRDefault="003E0F4E">
      <w:pPr>
        <w:spacing w:before="120"/>
        <w:jc w:val="both"/>
        <w:rPr>
          <w:ins w:id="0" w:author="1202 N.Bydgoszcz Magda Białkowska" w:date="2024-10-16T13:39:00Z" w16du:dateUtc="2024-10-16T11:39:00Z"/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.: </w:t>
      </w:r>
      <w:r w:rsidR="00E431F9" w:rsidRPr="00C304E6">
        <w:rPr>
          <w:rFonts w:ascii="Cambria" w:hAnsi="Cambria" w:cs="Arial"/>
          <w:b/>
          <w:sz w:val="22"/>
          <w:szCs w:val="22"/>
        </w:rPr>
        <w:t>S.270.51.2024</w:t>
      </w:r>
    </w:p>
    <w:p w14:paraId="529DE227" w14:textId="77777777" w:rsidR="003E0F4E" w:rsidRPr="00C304E6" w:rsidRDefault="003E0F4E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AC7CF" w14:textId="77777777" w:rsidR="0069775E" w:rsidRDefault="0069775E">
      <w:r>
        <w:separator/>
      </w:r>
    </w:p>
  </w:endnote>
  <w:endnote w:type="continuationSeparator" w:id="0">
    <w:p w14:paraId="04B9DE1A" w14:textId="77777777" w:rsidR="0069775E" w:rsidRDefault="0069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16888" w14:textId="77777777" w:rsidR="0069775E" w:rsidRDefault="0069775E">
      <w:r>
        <w:separator/>
      </w:r>
    </w:p>
  </w:footnote>
  <w:footnote w:type="continuationSeparator" w:id="0">
    <w:p w14:paraId="465A7FD7" w14:textId="77777777" w:rsidR="0069775E" w:rsidRDefault="0069775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1202 N.Bydgoszcz Magda Białkowska">
    <w15:presenceInfo w15:providerId="AD" w15:userId="S::magda.bialkowska@ad.lasy.gov.pl::933d2c87-b0ce-4546-878b-c4f3803163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BF3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0F4E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75E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E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1F9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A46"/>
    <w:rsid w:val="00E60E87"/>
    <w:rsid w:val="00E610EA"/>
    <w:rsid w:val="00E62BDB"/>
    <w:rsid w:val="00E62DD4"/>
    <w:rsid w:val="00E7084A"/>
    <w:rsid w:val="00E7097B"/>
    <w:rsid w:val="00E7112A"/>
    <w:rsid w:val="00E713DF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4492</Words>
  <Characters>26953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Magda Białkowska</cp:lastModifiedBy>
  <cp:revision>6</cp:revision>
  <cp:lastPrinted>2017-05-23T10:32:00Z</cp:lastPrinted>
  <dcterms:created xsi:type="dcterms:W3CDTF">2024-10-09T12:23:00Z</dcterms:created>
  <dcterms:modified xsi:type="dcterms:W3CDTF">2024-10-16T11:39:00Z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